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D" w:rsidRDefault="008E6208">
      <w:r>
        <w:t>Pokus s revizemi</w:t>
      </w:r>
    </w:p>
    <w:p w:rsidR="008E6208" w:rsidRDefault="008E6208">
      <w:r>
        <w:t>První řádka</w:t>
      </w:r>
    </w:p>
    <w:p w:rsidR="008E6208" w:rsidDel="0070497E" w:rsidRDefault="008E6208">
      <w:pPr>
        <w:rPr>
          <w:del w:id="0" w:author="Jirka Kosek" w:date="2008-10-06T23:20:00Z"/>
        </w:rPr>
      </w:pPr>
      <w:del w:id="1" w:author="Jirka Kosek" w:date="2008-10-06T23:20:00Z">
        <w:r w:rsidDel="0070497E">
          <w:delText>Druhá řádka</w:delText>
        </w:r>
      </w:del>
    </w:p>
    <w:p w:rsidR="008E6208" w:rsidRDefault="008E6208">
      <w:pPr>
        <w:rPr>
          <w:ins w:id="2" w:author="Jirka Kosek" w:date="2008-10-06T23:20:00Z"/>
        </w:rPr>
      </w:pPr>
      <w:r>
        <w:t>Třetí řádka</w:t>
      </w:r>
    </w:p>
    <w:p w:rsidR="0070497E" w:rsidRDefault="0070497E">
      <w:ins w:id="3" w:author="Jirka Kosek" w:date="2008-10-06T23:20:00Z">
        <w:r>
          <w:t>Čtvrtá řádka</w:t>
        </w:r>
      </w:ins>
    </w:p>
    <w:sectPr w:rsidR="0070497E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compat>
    <w:useFELayout/>
  </w:compat>
  <w:rsids>
    <w:rsidRoot w:val="008E6208"/>
    <w:rsid w:val="002E350C"/>
    <w:rsid w:val="004714E3"/>
    <w:rsid w:val="0056413F"/>
    <w:rsid w:val="0070497E"/>
    <w:rsid w:val="008A2CED"/>
    <w:rsid w:val="008E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13F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Kosek</dc:creator>
  <cp:keywords/>
  <dc:description/>
  <cp:lastModifiedBy>Jirka Kosek</cp:lastModifiedBy>
  <cp:revision>2</cp:revision>
  <dcterms:created xsi:type="dcterms:W3CDTF">2008-10-06T21:19:00Z</dcterms:created>
  <dcterms:modified xsi:type="dcterms:W3CDTF">2008-10-06T21:20:00Z</dcterms:modified>
</cp:coreProperties>
</file>